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6D129D" w14:textId="77777777" w:rsidR="00F42EF4" w:rsidRPr="00F42EF4" w:rsidRDefault="00F42EF4" w:rsidP="00F42EF4">
      <w:pPr>
        <w:rPr>
          <w:u w:val="single"/>
        </w:rPr>
      </w:pPr>
      <w:r w:rsidRPr="00F42EF4">
        <w:rPr>
          <w:u w:val="single"/>
        </w:rPr>
        <w:t>STRUCTURAL STEEL NOTES</w:t>
      </w:r>
    </w:p>
    <w:p w14:paraId="616FDB23" w14:textId="77777777" w:rsidR="00F42EF4" w:rsidRPr="00F42EF4" w:rsidRDefault="00F42EF4" w:rsidP="00F42EF4"/>
    <w:p w14:paraId="1B36C035" w14:textId="77777777" w:rsidR="00F42EF4" w:rsidRPr="00F42EF4" w:rsidRDefault="00F42EF4" w:rsidP="00F42EF4">
      <w:r w:rsidRPr="00F42EF4">
        <w:t>1.  Camber ordinates, as shown, are computed to compensate for all dead load</w:t>
      </w:r>
    </w:p>
    <w:p w14:paraId="1E7879B6" w14:textId="77777777" w:rsidR="00F42EF4" w:rsidRPr="00F42EF4" w:rsidRDefault="00F42EF4" w:rsidP="00F42EF4">
      <w:r w:rsidRPr="00F42EF4">
        <w:t>deflections and for the curvature of the finished grade profile.</w:t>
      </w:r>
    </w:p>
    <w:p w14:paraId="0EE20766" w14:textId="77777777" w:rsidR="00F42EF4" w:rsidRPr="00F42EF4" w:rsidRDefault="00F42EF4" w:rsidP="00F42EF4"/>
    <w:p w14:paraId="10428416" w14:textId="77777777" w:rsidR="00F42EF4" w:rsidRPr="00F42EF4" w:rsidRDefault="00F42EF4" w:rsidP="00F42EF4">
      <w:pPr>
        <w:rPr>
          <w:i/>
          <w:iCs/>
        </w:rPr>
      </w:pPr>
      <w:r w:rsidRPr="00F42EF4">
        <w:rPr>
          <w:i/>
          <w:iCs/>
        </w:rPr>
        <w:t>~ The following note is used when more than one steel design is provided. ~</w:t>
      </w:r>
    </w:p>
    <w:p w14:paraId="62D20406" w14:textId="77777777" w:rsidR="00F42EF4" w:rsidRPr="00F42EF4" w:rsidRDefault="00F42EF4" w:rsidP="00F42EF4"/>
    <w:p w14:paraId="2DF157B0" w14:textId="77777777" w:rsidR="00F42EF4" w:rsidRPr="00F42EF4" w:rsidRDefault="00F42EF4" w:rsidP="00F42EF4">
      <w:r w:rsidRPr="00F42EF4">
        <w:t>2.  Dimensions and elevations omitted from the Bottom of Slab Elevations table,</w:t>
      </w:r>
    </w:p>
    <w:p w14:paraId="1EBDB7EE" w14:textId="77777777" w:rsidR="00F42EF4" w:rsidRPr="00F42EF4" w:rsidRDefault="00F42EF4" w:rsidP="00F42EF4">
      <w:r w:rsidRPr="00F42EF4">
        <w:t>the Camber Diagram, and the Stress Diagram will be provided to the Contractor</w:t>
      </w:r>
    </w:p>
    <w:p w14:paraId="6F45F9C1" w14:textId="77777777" w:rsidR="00F42EF4" w:rsidRPr="00F42EF4" w:rsidRDefault="00F42EF4" w:rsidP="00F42EF4">
      <w:r w:rsidRPr="00F42EF4">
        <w:t>for the structural steel option that has been selected.</w:t>
      </w:r>
    </w:p>
    <w:p w14:paraId="6A8B4836" w14:textId="77777777" w:rsidR="00F42EF4" w:rsidRPr="00F42EF4" w:rsidRDefault="00F42EF4" w:rsidP="00F42EF4"/>
    <w:p w14:paraId="7C5E3D6B" w14:textId="77777777" w:rsidR="00F42EF4" w:rsidRPr="00F42EF4" w:rsidRDefault="00F42EF4" w:rsidP="00F42EF4">
      <w:pPr>
        <w:rPr>
          <w:i/>
          <w:iCs/>
        </w:rPr>
      </w:pPr>
      <w:r w:rsidRPr="00F42EF4">
        <w:rPr>
          <w:i/>
          <w:iCs/>
        </w:rPr>
        <w:t>~ The following notes are used for welded girders only. ~</w:t>
      </w:r>
    </w:p>
    <w:p w14:paraId="46673119" w14:textId="77777777" w:rsidR="00F42EF4" w:rsidRPr="00F42EF4" w:rsidRDefault="00F42EF4" w:rsidP="00F42EF4"/>
    <w:p w14:paraId="7FD37667" w14:textId="77777777" w:rsidR="00F42EF4" w:rsidRPr="00F42EF4" w:rsidRDefault="00F42EF4" w:rsidP="00F42EF4">
      <w:r w:rsidRPr="00F42EF4">
        <w:t>3.  No transverse butt weld splices will be allowed in the flange plates or web</w:t>
      </w:r>
    </w:p>
    <w:p w14:paraId="6E7243F4" w14:textId="77777777" w:rsidR="00F42EF4" w:rsidRPr="00F42EF4" w:rsidRDefault="00F42EF4" w:rsidP="00F42EF4">
      <w:r w:rsidRPr="00F42EF4">
        <w:t>plates within 10 feet or 10 percent of the span length (whichever is greater)</w:t>
      </w:r>
    </w:p>
    <w:p w14:paraId="30A5CF45" w14:textId="77777777" w:rsidR="00F42EF4" w:rsidRPr="00F42EF4" w:rsidRDefault="00F42EF4" w:rsidP="00F42EF4">
      <w:r w:rsidRPr="00F42EF4">
        <w:t>from the points of maximum negative moment or maximum positive moment. Butt weld</w:t>
      </w:r>
    </w:p>
    <w:p w14:paraId="640D45A2" w14:textId="77777777" w:rsidR="00F42EF4" w:rsidRPr="00F42EF4" w:rsidRDefault="00F42EF4" w:rsidP="00F42EF4">
      <w:r w:rsidRPr="00F42EF4">
        <w:t>splices in flanges shall be not less than 1 foot from transverse butt welds in</w:t>
      </w:r>
    </w:p>
    <w:p w14:paraId="6C354133" w14:textId="77777777" w:rsidR="00F42EF4" w:rsidRPr="00F42EF4" w:rsidRDefault="00F42EF4" w:rsidP="00F42EF4">
      <w:r w:rsidRPr="00F42EF4">
        <w:t>the web plates and no transverse web or flange butt welds shall be located</w:t>
      </w:r>
    </w:p>
    <w:p w14:paraId="52132A34" w14:textId="77777777" w:rsidR="00F42EF4" w:rsidRPr="00F42EF4" w:rsidRDefault="00F42EF4" w:rsidP="00F42EF4">
      <w:r w:rsidRPr="00F42EF4">
        <w:t>within 1 foot of other transverse welds (</w:t>
      </w:r>
      <w:proofErr w:type="gramStart"/>
      <w:r w:rsidRPr="00F42EF4">
        <w:t>e.g.</w:t>
      </w:r>
      <w:proofErr w:type="gramEnd"/>
      <w:r w:rsidRPr="00F42EF4">
        <w:t xml:space="preserve"> connection plates to web welds) on</w:t>
      </w:r>
    </w:p>
    <w:p w14:paraId="4446DD4A" w14:textId="77777777" w:rsidR="00F42EF4" w:rsidRPr="00F42EF4" w:rsidRDefault="00F42EF4" w:rsidP="00F42EF4">
      <w:r w:rsidRPr="00F42EF4">
        <w:t>either flange or web. No transverse butt weld splices will be allowed in areas</w:t>
      </w:r>
    </w:p>
    <w:p w14:paraId="6DA435E6" w14:textId="77777777" w:rsidR="00F42EF4" w:rsidRPr="00F42EF4" w:rsidRDefault="00F42EF4" w:rsidP="00F42EF4">
      <w:r w:rsidRPr="00F42EF4">
        <w:t>of stress reversal.</w:t>
      </w:r>
    </w:p>
    <w:p w14:paraId="4FB4A679" w14:textId="77777777" w:rsidR="00F42EF4" w:rsidRPr="00F42EF4" w:rsidRDefault="00F42EF4" w:rsidP="00F42EF4"/>
    <w:p w14:paraId="60635BC7" w14:textId="77777777" w:rsidR="00F42EF4" w:rsidRPr="00F42EF4" w:rsidRDefault="00F42EF4" w:rsidP="00F42EF4">
      <w:r w:rsidRPr="00F42EF4">
        <w:t>4.  Sections of flange plates or web plates between transverse shop splices or</w:t>
      </w:r>
    </w:p>
    <w:p w14:paraId="5EC4C9BE" w14:textId="77777777" w:rsidR="00F42EF4" w:rsidRPr="00F42EF4" w:rsidRDefault="00F42EF4" w:rsidP="00F42EF4">
      <w:r w:rsidRPr="00F42EF4">
        <w:t>between a transverse shop splice and a field splice shall be at least XX feet in</w:t>
      </w:r>
    </w:p>
    <w:p w14:paraId="3E7C5FCE" w14:textId="77777777" w:rsidR="00F42EF4" w:rsidRPr="00F42EF4" w:rsidRDefault="00F42EF4" w:rsidP="00F42EF4">
      <w:r w:rsidRPr="00F42EF4">
        <w:t>length unless otherwise shown on the Plans.</w:t>
      </w:r>
    </w:p>
    <w:p w14:paraId="44743D40" w14:textId="77777777" w:rsidR="00F42EF4" w:rsidRPr="00F42EF4" w:rsidRDefault="00F42EF4" w:rsidP="00F42EF4"/>
    <w:p w14:paraId="3A5E8ACE" w14:textId="77777777" w:rsidR="00F42EF4" w:rsidRPr="00F42EF4" w:rsidRDefault="00F42EF4" w:rsidP="00F42EF4">
      <w:pPr>
        <w:rPr>
          <w:i/>
          <w:iCs/>
        </w:rPr>
      </w:pPr>
      <w:r w:rsidRPr="00F42EF4">
        <w:rPr>
          <w:i/>
          <w:iCs/>
        </w:rPr>
        <w:t xml:space="preserve">~ The following note is used with </w:t>
      </w:r>
      <w:proofErr w:type="spellStart"/>
      <w:r w:rsidRPr="00F42EF4">
        <w:rPr>
          <w:i/>
          <w:iCs/>
        </w:rPr>
        <w:t>haunched</w:t>
      </w:r>
      <w:proofErr w:type="spellEnd"/>
      <w:r w:rsidRPr="00F42EF4">
        <w:rPr>
          <w:i/>
          <w:iCs/>
        </w:rPr>
        <w:t xml:space="preserve"> welded girders only. ~</w:t>
      </w:r>
    </w:p>
    <w:p w14:paraId="57FFD069" w14:textId="77777777" w:rsidR="00F42EF4" w:rsidRPr="00F42EF4" w:rsidRDefault="00F42EF4" w:rsidP="00F42EF4"/>
    <w:p w14:paraId="0BEB223E" w14:textId="77777777" w:rsidR="00F42EF4" w:rsidRPr="00F42EF4" w:rsidRDefault="00F42EF4" w:rsidP="00F42EF4">
      <w:r w:rsidRPr="00F42EF4">
        <w:t xml:space="preserve">5.  One longitudinal butt weld splice will be allowed in the web of the </w:t>
      </w:r>
      <w:proofErr w:type="spellStart"/>
      <w:r w:rsidRPr="00F42EF4">
        <w:t>haunched</w:t>
      </w:r>
      <w:proofErr w:type="spellEnd"/>
    </w:p>
    <w:p w14:paraId="568D4CAF" w14:textId="77777777" w:rsidR="00F42EF4" w:rsidRPr="00F42EF4" w:rsidRDefault="00F42EF4" w:rsidP="00F42EF4">
      <w:r w:rsidRPr="00F42EF4">
        <w:t>sections of the girders. Feathered edges between the longitudinal welds and the</w:t>
      </w:r>
    </w:p>
    <w:p w14:paraId="05C3BD34" w14:textId="77777777" w:rsidR="00F42EF4" w:rsidRPr="00F42EF4" w:rsidRDefault="00F42EF4" w:rsidP="00F42EF4">
      <w:r w:rsidRPr="00F42EF4">
        <w:t>bottom flanges will not be allowed.</w:t>
      </w:r>
    </w:p>
    <w:p w14:paraId="413E2F62" w14:textId="77777777" w:rsidR="00F42EF4" w:rsidRPr="00F42EF4" w:rsidRDefault="00F42EF4" w:rsidP="00F42EF4"/>
    <w:p w14:paraId="09ACA4FC" w14:textId="77777777" w:rsidR="00F42EF4" w:rsidRPr="00F42EF4" w:rsidRDefault="00F42EF4" w:rsidP="00F42EF4">
      <w:r w:rsidRPr="00F42EF4">
        <w:t>6.  Bearing stiffeners shall be plumb after erection and dead loading of the</w:t>
      </w:r>
    </w:p>
    <w:p w14:paraId="3F421DFB" w14:textId="77777777" w:rsidR="00F42EF4" w:rsidRPr="00F42EF4" w:rsidRDefault="00F42EF4" w:rsidP="00F42EF4">
      <w:r w:rsidRPr="00F42EF4">
        <w:t>structure. Intermediate web stiffeners may be either plumb or normal to the top</w:t>
      </w:r>
    </w:p>
    <w:p w14:paraId="6684F621" w14:textId="77777777" w:rsidR="00F42EF4" w:rsidRPr="00F42EF4" w:rsidRDefault="00F42EF4" w:rsidP="00F42EF4">
      <w:r w:rsidRPr="00F42EF4">
        <w:t>flange.</w:t>
      </w:r>
    </w:p>
    <w:p w14:paraId="15E348ED" w14:textId="77777777" w:rsidR="00F42EF4" w:rsidRPr="00F42EF4" w:rsidRDefault="00F42EF4" w:rsidP="00F42EF4"/>
    <w:p w14:paraId="4B716604" w14:textId="77777777" w:rsidR="00F42EF4" w:rsidRPr="00F42EF4" w:rsidRDefault="00F42EF4" w:rsidP="00F42EF4">
      <w:r w:rsidRPr="00F42EF4">
        <w:t xml:space="preserve">7.  Intermediate </w:t>
      </w:r>
      <w:proofErr w:type="spellStart"/>
      <w:r w:rsidRPr="00F42EF4">
        <w:t>crossframe</w:t>
      </w:r>
      <w:proofErr w:type="spellEnd"/>
      <w:r w:rsidRPr="00F42EF4">
        <w:t xml:space="preserve"> or diaphragm connection plates may be either plumb</w:t>
      </w:r>
    </w:p>
    <w:p w14:paraId="586390F3" w14:textId="77777777" w:rsidR="00F42EF4" w:rsidRPr="00F42EF4" w:rsidRDefault="00F42EF4" w:rsidP="00F42EF4">
      <w:r w:rsidRPr="00F42EF4">
        <w:t>or normal to the top flange.</w:t>
      </w:r>
    </w:p>
    <w:p w14:paraId="7EBCB0E3" w14:textId="77777777" w:rsidR="00F42EF4" w:rsidRPr="00F42EF4" w:rsidRDefault="00F42EF4" w:rsidP="00F42EF4"/>
    <w:p w14:paraId="27DAE2E9" w14:textId="206C5218" w:rsidR="00F42EF4" w:rsidRPr="00F42EF4" w:rsidDel="00E95827" w:rsidRDefault="00F42EF4" w:rsidP="00F42EF4">
      <w:pPr>
        <w:rPr>
          <w:del w:id="0" w:author="Hasbrouck, Joshua P" w:date="2022-06-06T20:55:00Z"/>
        </w:rPr>
      </w:pPr>
      <w:del w:id="1" w:author="Hasbrouck, Joshua P" w:date="2022-06-06T20:55:00Z">
        <w:r w:rsidRPr="00F42EF4" w:rsidDel="00E95827">
          <w:delText xml:space="preserve">8.  All connection plate and stiffener welds shall be 5/16 inch fillet welds. </w:delText>
        </w:r>
      </w:del>
    </w:p>
    <w:p w14:paraId="133FD499" w14:textId="77777777" w:rsidR="00F42EF4" w:rsidRPr="00F42EF4" w:rsidRDefault="00F42EF4" w:rsidP="00F42EF4"/>
    <w:p w14:paraId="12CB9DCB" w14:textId="77777777" w:rsidR="00F42EF4" w:rsidRPr="00F42EF4" w:rsidRDefault="00F42EF4" w:rsidP="00F42EF4">
      <w:pPr>
        <w:rPr>
          <w:i/>
          <w:iCs/>
        </w:rPr>
      </w:pPr>
      <w:r w:rsidRPr="00F42EF4">
        <w:rPr>
          <w:i/>
          <w:iCs/>
        </w:rPr>
        <w:t>~ The following note is used only with designs using A709, Grade 50, painted</w:t>
      </w:r>
    </w:p>
    <w:p w14:paraId="28712EAB" w14:textId="77777777" w:rsidR="00F42EF4" w:rsidRPr="00F42EF4" w:rsidRDefault="00F42EF4" w:rsidP="00F42EF4">
      <w:pPr>
        <w:rPr>
          <w:i/>
          <w:iCs/>
        </w:rPr>
      </w:pPr>
      <w:r w:rsidRPr="00F42EF4">
        <w:rPr>
          <w:i/>
          <w:iCs/>
        </w:rPr>
        <w:t>Grade 50W, or painted Grade HPS 70 W. ~</w:t>
      </w:r>
    </w:p>
    <w:p w14:paraId="19181942" w14:textId="77777777" w:rsidR="00F42EF4" w:rsidRPr="00F42EF4" w:rsidRDefault="00F42EF4" w:rsidP="00F42EF4"/>
    <w:p w14:paraId="4C8DC939" w14:textId="77777777" w:rsidR="00F42EF4" w:rsidRPr="00F42EF4" w:rsidRDefault="00F42EF4" w:rsidP="00F42EF4">
      <w:r w:rsidRPr="00F42EF4">
        <w:t>8.  Filler plates may be steel conforming to the requirements of ASTM A709,</w:t>
      </w:r>
    </w:p>
    <w:p w14:paraId="766D7E26" w14:textId="77777777" w:rsidR="00F42EF4" w:rsidRPr="00F42EF4" w:rsidRDefault="00F42EF4" w:rsidP="00F42EF4">
      <w:r w:rsidRPr="00F42EF4">
        <w:t>Grade 36.</w:t>
      </w:r>
    </w:p>
    <w:p w14:paraId="618D6DF7" w14:textId="77777777" w:rsidR="00F42EF4" w:rsidRPr="00F42EF4" w:rsidRDefault="00F42EF4" w:rsidP="00F42EF4"/>
    <w:p w14:paraId="1D3E4871" w14:textId="77777777" w:rsidR="00594FA3" w:rsidRDefault="00D03454" w:rsidP="00F42EF4">
      <w:pPr>
        <w:rPr>
          <w:ins w:id="2" w:author="Hasbrouck, Joshua P" w:date="2023-03-22T16:25:00Z"/>
          <w:i/>
          <w:iCs/>
        </w:rPr>
      </w:pPr>
      <w:ins w:id="3" w:author="Hasbrouck, Joshua P" w:date="2023-03-22T16:18:00Z">
        <w:r>
          <w:rPr>
            <w:i/>
            <w:iCs/>
          </w:rPr>
          <w:t>~</w:t>
        </w:r>
      </w:ins>
      <w:ins w:id="4" w:author="Hasbrouck, Joshua P" w:date="2023-03-22T16:19:00Z">
        <w:r>
          <w:rPr>
            <w:i/>
            <w:iCs/>
          </w:rPr>
          <w:t xml:space="preserve"> Diaphragm bolt type</w:t>
        </w:r>
      </w:ins>
      <w:ins w:id="5" w:author="Hasbrouck, Joshua P" w:date="2023-03-22T16:20:00Z">
        <w:r>
          <w:rPr>
            <w:i/>
            <w:iCs/>
          </w:rPr>
          <w:t>/grade</w:t>
        </w:r>
      </w:ins>
      <w:ins w:id="6" w:author="Hasbrouck, Joshua P" w:date="2023-03-22T16:19:00Z">
        <w:r>
          <w:rPr>
            <w:i/>
            <w:iCs/>
          </w:rPr>
          <w:t xml:space="preserve"> </w:t>
        </w:r>
      </w:ins>
      <w:ins w:id="7" w:author="Hasbrouck, Joshua P" w:date="2023-03-22T16:20:00Z">
        <w:r>
          <w:rPr>
            <w:i/>
            <w:iCs/>
          </w:rPr>
          <w:t>is typically</w:t>
        </w:r>
      </w:ins>
      <w:ins w:id="8" w:author="Hasbrouck, Joshua P" w:date="2023-03-22T16:19:00Z">
        <w:r>
          <w:rPr>
            <w:i/>
            <w:iCs/>
          </w:rPr>
          <w:t xml:space="preserve"> called out on the title sheet</w:t>
        </w:r>
      </w:ins>
      <w:ins w:id="9" w:author="Hasbrouck, Joshua P" w:date="2023-03-22T16:21:00Z">
        <w:r>
          <w:rPr>
            <w:i/>
            <w:iCs/>
          </w:rPr>
          <w:t xml:space="preserve">, but if </w:t>
        </w:r>
      </w:ins>
    </w:p>
    <w:p w14:paraId="03D73088" w14:textId="77777777" w:rsidR="00594FA3" w:rsidRDefault="00D03454" w:rsidP="00F42EF4">
      <w:pPr>
        <w:rPr>
          <w:ins w:id="10" w:author="Hasbrouck, Joshua P" w:date="2023-03-22T16:25:00Z"/>
          <w:i/>
          <w:iCs/>
        </w:rPr>
      </w:pPr>
      <w:ins w:id="11" w:author="Hasbrouck, Joshua P" w:date="2023-03-22T16:21:00Z">
        <w:r>
          <w:rPr>
            <w:i/>
            <w:iCs/>
          </w:rPr>
          <w:t xml:space="preserve">there are multiple grades of bolts used, additional notes to clarify should be </w:t>
        </w:r>
      </w:ins>
    </w:p>
    <w:p w14:paraId="0EA44567" w14:textId="77777777" w:rsidR="00594FA3" w:rsidRDefault="00D03454" w:rsidP="00F42EF4">
      <w:pPr>
        <w:rPr>
          <w:ins w:id="12" w:author="Hasbrouck, Joshua P" w:date="2023-03-22T16:25:00Z"/>
          <w:i/>
          <w:iCs/>
        </w:rPr>
      </w:pPr>
      <w:ins w:id="13" w:author="Hasbrouck, Joshua P" w:date="2023-03-22T16:21:00Z">
        <w:r>
          <w:rPr>
            <w:i/>
            <w:iCs/>
          </w:rPr>
          <w:t>added</w:t>
        </w:r>
      </w:ins>
      <w:ins w:id="14" w:author="Hasbrouck, Joshua P" w:date="2023-03-22T16:20:00Z">
        <w:r>
          <w:rPr>
            <w:i/>
            <w:iCs/>
          </w:rPr>
          <w:t>.</w:t>
        </w:r>
      </w:ins>
      <w:ins w:id="15" w:author="Hasbrouck, Joshua P" w:date="2023-03-22T16:21:00Z">
        <w:r>
          <w:rPr>
            <w:i/>
            <w:iCs/>
          </w:rPr>
          <w:t xml:space="preserve"> If the diaphragms/cross frames </w:t>
        </w:r>
      </w:ins>
      <w:ins w:id="16" w:author="Hasbrouck, Joshua P" w:date="2023-03-22T16:22:00Z">
        <w:r>
          <w:rPr>
            <w:i/>
            <w:iCs/>
          </w:rPr>
          <w:t xml:space="preserve">are primary members, specify whether </w:t>
        </w:r>
      </w:ins>
    </w:p>
    <w:p w14:paraId="3FBBEAC1" w14:textId="716D7166" w:rsidR="00D03454" w:rsidRPr="00D03454" w:rsidRDefault="00D03454" w:rsidP="00F42EF4">
      <w:pPr>
        <w:rPr>
          <w:ins w:id="17" w:author="Hasbrouck, Joshua P" w:date="2023-03-22T16:18:00Z"/>
          <w:i/>
          <w:iCs/>
          <w:rPrChange w:id="18" w:author="Hasbrouck, Joshua P" w:date="2023-03-22T16:18:00Z">
            <w:rPr>
              <w:ins w:id="19" w:author="Hasbrouck, Joshua P" w:date="2023-03-22T16:18:00Z"/>
            </w:rPr>
          </w:rPrChange>
        </w:rPr>
      </w:pPr>
      <w:ins w:id="20" w:author="Hasbrouck, Joshua P" w:date="2023-03-22T16:22:00Z">
        <w:r>
          <w:rPr>
            <w:i/>
            <w:iCs/>
          </w:rPr>
          <w:t xml:space="preserve">threads should be </w:t>
        </w:r>
      </w:ins>
      <w:ins w:id="21" w:author="Hasbrouck, Joshua P" w:date="2023-03-22T16:23:00Z">
        <w:r>
          <w:rPr>
            <w:i/>
            <w:iCs/>
          </w:rPr>
          <w:t>excluded from the shear plane in the bolts. ~</w:t>
        </w:r>
      </w:ins>
    </w:p>
    <w:p w14:paraId="06FD236E" w14:textId="77777777" w:rsidR="00D03454" w:rsidRDefault="00D03454" w:rsidP="00F42EF4">
      <w:pPr>
        <w:rPr>
          <w:ins w:id="22" w:author="Hasbrouck, Joshua P" w:date="2023-03-22T16:18:00Z"/>
        </w:rPr>
      </w:pPr>
    </w:p>
    <w:p w14:paraId="09C087CE" w14:textId="2729BB24" w:rsidR="00F42EF4" w:rsidRPr="00F42EF4" w:rsidRDefault="00F42EF4" w:rsidP="00F42EF4">
      <w:r w:rsidRPr="00F42EF4">
        <w:t>9.  At locations marked with an asterisk (*), the designated diaphragms shall be</w:t>
      </w:r>
    </w:p>
    <w:p w14:paraId="3A26B2F7" w14:textId="77777777" w:rsidR="00F42EF4" w:rsidRPr="00F42EF4" w:rsidRDefault="00F42EF4" w:rsidP="00F42EF4">
      <w:r w:rsidRPr="00F42EF4">
        <w:t>changed to a Type A (C) (D) diaphragm as required to accommodate the</w:t>
      </w:r>
    </w:p>
    <w:p w14:paraId="79AC925B" w14:textId="77777777" w:rsidR="00F42EF4" w:rsidRPr="00F42EF4" w:rsidRDefault="00F42EF4" w:rsidP="00F42EF4">
      <w:r w:rsidRPr="00F42EF4">
        <w:t>Contractor's deck placement sequence. No extra compensation will be allowed for</w:t>
      </w:r>
    </w:p>
    <w:p w14:paraId="6C77AB16" w14:textId="77777777" w:rsidR="00F42EF4" w:rsidRPr="00F42EF4" w:rsidRDefault="00F42EF4" w:rsidP="00F42EF4">
      <w:r w:rsidRPr="00F42EF4">
        <w:t>any diaphragms so substituted, and any additional costs will be considered</w:t>
      </w:r>
    </w:p>
    <w:p w14:paraId="45EB58E9" w14:textId="77777777" w:rsidR="00F42EF4" w:rsidRPr="00F42EF4" w:rsidRDefault="00F42EF4" w:rsidP="00F42EF4">
      <w:r w:rsidRPr="00F42EF4">
        <w:t>incidental to Contract items.</w:t>
      </w:r>
    </w:p>
    <w:p w14:paraId="70BECE77" w14:textId="77777777" w:rsidR="00F42EF4" w:rsidRPr="00F42EF4" w:rsidRDefault="00F42EF4" w:rsidP="00F42EF4"/>
    <w:p w14:paraId="630393AE" w14:textId="77777777" w:rsidR="00F42EF4" w:rsidRPr="00F42EF4" w:rsidRDefault="00F42EF4" w:rsidP="00F42EF4">
      <w:pPr>
        <w:rPr>
          <w:i/>
          <w:iCs/>
        </w:rPr>
      </w:pPr>
      <w:r w:rsidRPr="00F42EF4">
        <w:rPr>
          <w:i/>
          <w:iCs/>
        </w:rPr>
        <w:t>~ The following note is used when a single span rolled beam with 3 inches or</w:t>
      </w:r>
    </w:p>
    <w:p w14:paraId="1B455C25" w14:textId="77777777" w:rsidR="00F42EF4" w:rsidRPr="00F42EF4" w:rsidRDefault="00F42EF4" w:rsidP="00F42EF4">
      <w:pPr>
        <w:rPr>
          <w:i/>
          <w:iCs/>
        </w:rPr>
      </w:pPr>
      <w:r w:rsidRPr="00F42EF4">
        <w:rPr>
          <w:i/>
          <w:iCs/>
        </w:rPr>
        <w:t>more camber is used. ~</w:t>
      </w:r>
    </w:p>
    <w:p w14:paraId="4EECBA6D" w14:textId="77777777" w:rsidR="00F42EF4" w:rsidRPr="00F42EF4" w:rsidRDefault="00F42EF4" w:rsidP="00F42EF4"/>
    <w:p w14:paraId="6AB8D045" w14:textId="77777777" w:rsidR="00F42EF4" w:rsidRPr="00F42EF4" w:rsidRDefault="00F42EF4" w:rsidP="00F42EF4">
      <w:r w:rsidRPr="00F42EF4">
        <w:t>10.  The Contractor may substitute welded plate girders in place of the rolled</w:t>
      </w:r>
    </w:p>
    <w:p w14:paraId="4F1ADDC1" w14:textId="77777777" w:rsidR="00F42EF4" w:rsidRPr="00F42EF4" w:rsidRDefault="00F42EF4" w:rsidP="00F42EF4">
      <w:r w:rsidRPr="00F42EF4">
        <w:t>beams shown on the plans, as approved by the Resident. The fabricator shall</w:t>
      </w:r>
    </w:p>
    <w:p w14:paraId="54BA0429" w14:textId="77777777" w:rsidR="00F42EF4" w:rsidRPr="00F42EF4" w:rsidRDefault="00F42EF4" w:rsidP="00F42EF4">
      <w:r w:rsidRPr="00F42EF4">
        <w:t>determine the plate thicknesses based upon the depth and moment of inertia of</w:t>
      </w:r>
    </w:p>
    <w:p w14:paraId="7F3E8AEF" w14:textId="77777777" w:rsidR="00F42EF4" w:rsidRPr="00F42EF4" w:rsidRDefault="00F42EF4" w:rsidP="00F42EF4">
      <w:r w:rsidRPr="00F42EF4">
        <w:t xml:space="preserve">the rolled section. </w:t>
      </w:r>
    </w:p>
    <w:p w14:paraId="1D64DE33" w14:textId="77777777" w:rsidR="00F42EF4" w:rsidRPr="00F42EF4" w:rsidRDefault="00F42EF4" w:rsidP="00F42EF4"/>
    <w:p w14:paraId="41AD093E" w14:textId="77777777" w:rsidR="00F42EF4" w:rsidRPr="00F42EF4" w:rsidRDefault="00F42EF4" w:rsidP="00F42EF4">
      <w:pPr>
        <w:rPr>
          <w:i/>
          <w:iCs/>
        </w:rPr>
      </w:pPr>
      <w:r w:rsidRPr="00F42EF4">
        <w:rPr>
          <w:i/>
          <w:iCs/>
        </w:rPr>
        <w:t>~ Use the following two notes when weathering steel girders are used ~</w:t>
      </w:r>
    </w:p>
    <w:p w14:paraId="26486AA3" w14:textId="77777777" w:rsidR="00F42EF4" w:rsidRPr="00F42EF4" w:rsidRDefault="00F42EF4" w:rsidP="00F42EF4"/>
    <w:p w14:paraId="432FC442" w14:textId="77777777" w:rsidR="00F42EF4" w:rsidRPr="00F42EF4" w:rsidRDefault="00F42EF4" w:rsidP="00F42EF4">
      <w:r w:rsidRPr="00F42EF4">
        <w:t>11.  Coat girder ends and cross frames to a distance of 10 feet from each</w:t>
      </w:r>
    </w:p>
    <w:p w14:paraId="1A88F80A" w14:textId="77777777" w:rsidR="00F42EF4" w:rsidRPr="00F42EF4" w:rsidRDefault="00F42EF4" w:rsidP="00F42EF4">
      <w:r w:rsidRPr="00F42EF4">
        <w:t>Abutment centerline of bearing in accordance with Standard Specifications</w:t>
      </w:r>
    </w:p>
    <w:p w14:paraId="13A045DE" w14:textId="77777777" w:rsidR="00F42EF4" w:rsidRPr="00F42EF4" w:rsidRDefault="00F42EF4" w:rsidP="00F42EF4">
      <w:r w:rsidRPr="00F42EF4">
        <w:t>Section 506, Shop Applied Protective Coating - Steel (Zinc Rich Coating System),</w:t>
      </w:r>
    </w:p>
    <w:p w14:paraId="06A50BE6" w14:textId="77777777" w:rsidR="00F42EF4" w:rsidRPr="00F42EF4" w:rsidRDefault="00F42EF4" w:rsidP="00F42EF4">
      <w:r w:rsidRPr="00F42EF4">
        <w:t>except NEPCOAT Qualified Products List C may be used. Payment for the coating</w:t>
      </w:r>
    </w:p>
    <w:p w14:paraId="04C63D84" w14:textId="77777777" w:rsidR="00F42EF4" w:rsidRPr="00F42EF4" w:rsidRDefault="00F42EF4" w:rsidP="00F42EF4">
      <w:r w:rsidRPr="00F42EF4">
        <w:t>will be incidental to Pay Item 504.702.</w:t>
      </w:r>
    </w:p>
    <w:p w14:paraId="4432A4F4" w14:textId="77777777" w:rsidR="00F42EF4" w:rsidRPr="00F42EF4" w:rsidRDefault="00F42EF4" w:rsidP="00F42EF4"/>
    <w:p w14:paraId="65EF00BA" w14:textId="77777777" w:rsidR="00F42EF4" w:rsidRPr="00F42EF4" w:rsidRDefault="00F42EF4" w:rsidP="00F42EF4">
      <w:r w:rsidRPr="00F42EF4">
        <w:t>12.  After placement of the superstructure concrete, thoroughly clean the</w:t>
      </w:r>
    </w:p>
    <w:p w14:paraId="1CFBC27A" w14:textId="77777777" w:rsidR="00F42EF4" w:rsidRPr="00F42EF4" w:rsidRDefault="00F42EF4" w:rsidP="00F42EF4">
      <w:r w:rsidRPr="00F42EF4">
        <w:t>abutments [and piers] of all stains with a method approved by the Resident.</w:t>
      </w:r>
    </w:p>
    <w:p w14:paraId="0160932C" w14:textId="77777777" w:rsidR="00F42EF4" w:rsidRPr="00F42EF4" w:rsidRDefault="00F42EF4" w:rsidP="00F42EF4">
      <w:r w:rsidRPr="00F42EF4">
        <w:t xml:space="preserve">Payment will be considered incidental to related Contract items. </w:t>
      </w:r>
    </w:p>
    <w:p w14:paraId="70FAB215" w14:textId="77777777" w:rsidR="00F42EF4" w:rsidRPr="00F42EF4" w:rsidRDefault="00F42EF4" w:rsidP="00F42EF4"/>
    <w:p w14:paraId="5C8ECB2F" w14:textId="77777777" w:rsidR="00F42EF4" w:rsidRPr="00F42EF4" w:rsidRDefault="00F42EF4" w:rsidP="00F42EF4">
      <w:pPr>
        <w:rPr>
          <w:i/>
          <w:iCs/>
        </w:rPr>
      </w:pPr>
      <w:r w:rsidRPr="00F42EF4">
        <w:rPr>
          <w:i/>
          <w:iCs/>
        </w:rPr>
        <w:t>~ If a drip bar is proposed, include the following note. Drip bars should be</w:t>
      </w:r>
    </w:p>
    <w:p w14:paraId="6D15C3AE" w14:textId="77777777" w:rsidR="00F42EF4" w:rsidRPr="00F42EF4" w:rsidRDefault="00F42EF4" w:rsidP="00F42EF4">
      <w:pPr>
        <w:rPr>
          <w:i/>
          <w:iCs/>
        </w:rPr>
      </w:pPr>
      <w:r w:rsidRPr="00F42EF4">
        <w:rPr>
          <w:i/>
          <w:iCs/>
        </w:rPr>
        <w:t>located on the high side of each substructure element on all girders. ~</w:t>
      </w:r>
    </w:p>
    <w:p w14:paraId="7700E2D8" w14:textId="77777777" w:rsidR="00F42EF4" w:rsidRPr="00F42EF4" w:rsidRDefault="00F42EF4" w:rsidP="00F42EF4"/>
    <w:p w14:paraId="780B6363" w14:textId="77777777" w:rsidR="00F42EF4" w:rsidRPr="00F42EF4" w:rsidRDefault="00F42EF4" w:rsidP="00F42EF4">
      <w:r w:rsidRPr="00F42EF4">
        <w:t>13.  Provide a drip bar on the high side of each pier and abutment on all</w:t>
      </w:r>
    </w:p>
    <w:p w14:paraId="67F0D4F5" w14:textId="77777777" w:rsidR="00F42EF4" w:rsidRPr="00F42EF4" w:rsidRDefault="00F42EF4" w:rsidP="00F42EF4">
      <w:r w:rsidRPr="00F42EF4">
        <w:t>girders in accordance with Standard Detail 504(10).</w:t>
      </w:r>
    </w:p>
    <w:p w14:paraId="1D26AEEC" w14:textId="77777777" w:rsidR="00F42EF4" w:rsidRPr="00F42EF4" w:rsidRDefault="00F42EF4" w:rsidP="00F42EF4"/>
    <w:p w14:paraId="70114722" w14:textId="77777777" w:rsidR="00F42EF4" w:rsidRPr="00F42EF4" w:rsidRDefault="00F42EF4" w:rsidP="00F42EF4">
      <w:r w:rsidRPr="00F42EF4">
        <w:t xml:space="preserve">14.  Structural steel was designed with a vertical construction load of 50 </w:t>
      </w:r>
      <w:proofErr w:type="spellStart"/>
      <w:r w:rsidRPr="00F42EF4">
        <w:t>lb</w:t>
      </w:r>
      <w:proofErr w:type="spellEnd"/>
      <w:r w:rsidRPr="00F42EF4">
        <w:t>/sf</w:t>
      </w:r>
    </w:p>
    <w:p w14:paraId="61E2D46B" w14:textId="77777777" w:rsidR="00F42EF4" w:rsidRPr="00F42EF4" w:rsidRDefault="00F42EF4" w:rsidP="00F42EF4">
      <w:r w:rsidRPr="00F42EF4">
        <w:t>and a lateral wind velocity during construction of XX mph.</w:t>
      </w:r>
    </w:p>
    <w:p w14:paraId="55FBEA75" w14:textId="77777777" w:rsidR="00F42EF4" w:rsidRPr="00F42EF4" w:rsidRDefault="00F42EF4" w:rsidP="00F42EF4"/>
    <w:p w14:paraId="3C5E5F53" w14:textId="77777777" w:rsidR="00F42EF4" w:rsidRPr="00F42EF4" w:rsidRDefault="00F42EF4" w:rsidP="00F42EF4">
      <w:pPr>
        <w:rPr>
          <w:i/>
          <w:iCs/>
        </w:rPr>
      </w:pPr>
      <w:r w:rsidRPr="00F42EF4">
        <w:rPr>
          <w:i/>
          <w:iCs/>
        </w:rPr>
        <w:t>~ Use the following note when structural steel is coated with Hot-Dip</w:t>
      </w:r>
    </w:p>
    <w:p w14:paraId="0B7BBE4F" w14:textId="77777777" w:rsidR="00F42EF4" w:rsidRPr="00F42EF4" w:rsidRDefault="00F42EF4" w:rsidP="00F42EF4">
      <w:pPr>
        <w:rPr>
          <w:i/>
          <w:iCs/>
        </w:rPr>
      </w:pPr>
      <w:r w:rsidRPr="00F42EF4">
        <w:rPr>
          <w:i/>
          <w:iCs/>
        </w:rPr>
        <w:t>Galvanizing or Thermal Spray Coating ~</w:t>
      </w:r>
    </w:p>
    <w:p w14:paraId="2540974C" w14:textId="77777777" w:rsidR="00F42EF4" w:rsidRPr="00F42EF4" w:rsidRDefault="00F42EF4" w:rsidP="00F42EF4"/>
    <w:p w14:paraId="39F8F3BC" w14:textId="77777777" w:rsidR="00F42EF4" w:rsidRPr="00F42EF4" w:rsidRDefault="00F42EF4" w:rsidP="00F42EF4">
      <w:r w:rsidRPr="00F42EF4">
        <w:t>15.  All bolts, nuts, and washers shall be hot dip galvanized in accordance with</w:t>
      </w:r>
    </w:p>
    <w:p w14:paraId="1EAB44D2" w14:textId="77777777" w:rsidR="00F42EF4" w:rsidRPr="00F42EF4" w:rsidRDefault="00F42EF4" w:rsidP="00F42EF4">
      <w:r w:rsidRPr="00F42EF4">
        <w:t>ASTM A153.</w:t>
      </w:r>
    </w:p>
    <w:p w14:paraId="2B7BF7BE" w14:textId="77777777" w:rsidR="00F42EF4" w:rsidRPr="00F42EF4" w:rsidRDefault="00F42EF4" w:rsidP="00F42EF4"/>
    <w:p w14:paraId="4DDC0A7D" w14:textId="77777777" w:rsidR="00F42EF4" w:rsidRPr="00F42EF4" w:rsidRDefault="00F42EF4" w:rsidP="00F42EF4">
      <w:pPr>
        <w:rPr>
          <w:i/>
          <w:iCs/>
        </w:rPr>
      </w:pPr>
      <w:r w:rsidRPr="00F42EF4">
        <w:rPr>
          <w:i/>
          <w:iCs/>
        </w:rPr>
        <w:t>~ Use the following notes where bolted field splice connections are used ~</w:t>
      </w:r>
    </w:p>
    <w:p w14:paraId="0D8B4EC8" w14:textId="77777777" w:rsidR="00F42EF4" w:rsidRPr="00F42EF4" w:rsidRDefault="00F42EF4" w:rsidP="00F42EF4"/>
    <w:p w14:paraId="3459FB51" w14:textId="77777777" w:rsidR="00F42EF4" w:rsidRPr="00F42EF4" w:rsidRDefault="00F42EF4" w:rsidP="00F42EF4">
      <w:r w:rsidRPr="00F42EF4">
        <w:t xml:space="preserve">16.  Bolted field splice connections shall be made using </w:t>
      </w:r>
      <w:proofErr w:type="gramStart"/>
      <w:r w:rsidRPr="00F42EF4">
        <w:t>XX inch</w:t>
      </w:r>
      <w:proofErr w:type="gramEnd"/>
      <w:r w:rsidRPr="00F42EF4">
        <w:t xml:space="preserve"> ASTM F3125,</w:t>
      </w:r>
    </w:p>
    <w:p w14:paraId="7B0B0FCA" w14:textId="77777777" w:rsidR="00F42EF4" w:rsidRPr="00F42EF4" w:rsidRDefault="00F42EF4" w:rsidP="00F42EF4">
      <w:r w:rsidRPr="00F42EF4">
        <w:t xml:space="preserve">Grade A325 Type X high strength bolts. Bolt hole size shall be </w:t>
      </w:r>
      <w:proofErr w:type="gramStart"/>
      <w:r w:rsidRPr="00F42EF4">
        <w:t>XX inch</w:t>
      </w:r>
      <w:proofErr w:type="gramEnd"/>
      <w:r w:rsidRPr="00F42EF4">
        <w:t xml:space="preserve"> diameter.</w:t>
      </w:r>
    </w:p>
    <w:p w14:paraId="7269AF84" w14:textId="77777777" w:rsidR="00F42EF4" w:rsidRPr="00F42EF4" w:rsidRDefault="00F42EF4" w:rsidP="00F42EF4">
      <w:r w:rsidRPr="00F42EF4">
        <w:t>Field splice bolt threads shall be excluded from the shear plane.</w:t>
      </w:r>
    </w:p>
    <w:p w14:paraId="5B7F53F6" w14:textId="77777777" w:rsidR="00F42EF4" w:rsidRPr="00F42EF4" w:rsidRDefault="00F42EF4" w:rsidP="00F42EF4"/>
    <w:p w14:paraId="3EC4EBB2" w14:textId="77777777" w:rsidR="00F42EF4" w:rsidRPr="00F42EF4" w:rsidRDefault="00F42EF4" w:rsidP="00F42EF4">
      <w:r w:rsidRPr="00F42EF4">
        <w:t>17.  The splice was designed with a Class X slip coefficient.</w:t>
      </w:r>
    </w:p>
    <w:p w14:paraId="2392D1A6" w14:textId="77777777" w:rsidR="00F42EF4" w:rsidRPr="00F42EF4" w:rsidRDefault="00F42EF4" w:rsidP="00F42EF4"/>
    <w:p w14:paraId="528199CE" w14:textId="77777777" w:rsidR="00F42EF4" w:rsidRPr="00F42EF4" w:rsidRDefault="00F42EF4" w:rsidP="00F42EF4">
      <w:r w:rsidRPr="00F42EF4">
        <w:t>18.  Repairs to the Thermal Spray Coating that modify the surface roughness in</w:t>
      </w:r>
    </w:p>
    <w:p w14:paraId="50F65F22" w14:textId="77777777" w:rsidR="00F42EF4" w:rsidRPr="00F42EF4" w:rsidRDefault="00F42EF4" w:rsidP="00F42EF4">
      <w:r w:rsidRPr="00F42EF4">
        <w:t>the area of the faying surfaces shall not be performed without the approval of</w:t>
      </w:r>
    </w:p>
    <w:p w14:paraId="16AC7964" w14:textId="77777777" w:rsidR="00F42EF4" w:rsidRPr="00F42EF4" w:rsidRDefault="00F42EF4" w:rsidP="00F42EF4">
      <w:r w:rsidRPr="00F42EF4">
        <w:t>the Fabrication Engineer.</w:t>
      </w:r>
    </w:p>
    <w:p w14:paraId="71B9A33A" w14:textId="77777777" w:rsidR="00F42EF4" w:rsidRPr="00F42EF4" w:rsidRDefault="00F42EF4" w:rsidP="00F42EF4"/>
    <w:p w14:paraId="79B7E738" w14:textId="207A0754" w:rsidR="00F42EF4" w:rsidRPr="00F42EF4" w:rsidDel="00A51EA9" w:rsidRDefault="00F42EF4" w:rsidP="00F42EF4">
      <w:pPr>
        <w:rPr>
          <w:del w:id="23" w:author="Hasbrouck, Joshua P" w:date="2022-06-06T20:55:00Z"/>
        </w:rPr>
      </w:pPr>
      <w:del w:id="24" w:author="Hasbrouck, Joshua P" w:date="2022-06-06T20:55:00Z">
        <w:r w:rsidRPr="00F42EF4" w:rsidDel="00A51EA9">
          <w:delText>18.  Bolted diaphragms or cross frame connections shall be made using 7/8 inch</w:delText>
        </w:r>
      </w:del>
    </w:p>
    <w:p w14:paraId="1F2E58FD" w14:textId="03FF2847" w:rsidR="00F42EF4" w:rsidRPr="00F42EF4" w:rsidDel="00A51EA9" w:rsidRDefault="00F42EF4" w:rsidP="00F42EF4">
      <w:pPr>
        <w:rPr>
          <w:del w:id="25" w:author="Hasbrouck, Joshua P" w:date="2022-06-06T20:55:00Z"/>
        </w:rPr>
      </w:pPr>
      <w:del w:id="26" w:author="Hasbrouck, Joshua P" w:date="2022-06-06T20:55:00Z">
        <w:r w:rsidRPr="00F42EF4" w:rsidDel="00A51EA9">
          <w:delText>diameter, ASTM F3125, Grade A325 Type X high strength bolts. Hole size shall be</w:delText>
        </w:r>
      </w:del>
    </w:p>
    <w:p w14:paraId="5018AF4F" w14:textId="744C3F92" w:rsidR="00F42EF4" w:rsidRPr="00F42EF4" w:rsidDel="00A51EA9" w:rsidRDefault="00F42EF4" w:rsidP="00F42EF4">
      <w:pPr>
        <w:rPr>
          <w:del w:id="27" w:author="Hasbrouck, Joshua P" w:date="2022-06-06T20:55:00Z"/>
        </w:rPr>
      </w:pPr>
      <w:del w:id="28" w:author="Hasbrouck, Joshua P" w:date="2022-06-06T20:55:00Z">
        <w:r w:rsidRPr="00F42EF4" w:rsidDel="00A51EA9">
          <w:delText>15/16 inch diameter. The minimum edge distance shall be 1-1/2 inch unless</w:delText>
        </w:r>
      </w:del>
    </w:p>
    <w:p w14:paraId="5E0A5BE3" w14:textId="3DA28634" w:rsidR="00F42EF4" w:rsidRPr="00F42EF4" w:rsidDel="00A51EA9" w:rsidRDefault="00F42EF4" w:rsidP="00F42EF4">
      <w:pPr>
        <w:rPr>
          <w:del w:id="29" w:author="Hasbrouck, Joshua P" w:date="2022-06-06T20:55:00Z"/>
        </w:rPr>
      </w:pPr>
      <w:del w:id="30" w:author="Hasbrouck, Joshua P" w:date="2022-06-06T20:55:00Z">
        <w:r w:rsidRPr="00F42EF4" w:rsidDel="00A51EA9">
          <w:delText>otherwise shown. Oversized or short-slotted holes are not permitted. Bolt</w:delText>
        </w:r>
      </w:del>
    </w:p>
    <w:p w14:paraId="4E740CC6" w14:textId="5AB26253" w:rsidR="00F42EF4" w:rsidRPr="00F42EF4" w:rsidDel="00A51EA9" w:rsidRDefault="00F42EF4" w:rsidP="00F42EF4">
      <w:pPr>
        <w:rPr>
          <w:del w:id="31" w:author="Hasbrouck, Joshua P" w:date="2022-06-06T20:55:00Z"/>
        </w:rPr>
      </w:pPr>
      <w:del w:id="32" w:author="Hasbrouck, Joshua P" w:date="2022-06-06T20:55:00Z">
        <w:r w:rsidRPr="00F42EF4" w:rsidDel="00A51EA9">
          <w:delText>threads shall be excluded from the shear plane of cross frame or diaphragms</w:delText>
        </w:r>
      </w:del>
    </w:p>
    <w:p w14:paraId="551AE4B1" w14:textId="3B95ADF4" w:rsidR="00F42EF4" w:rsidRPr="00F42EF4" w:rsidDel="00A51EA9" w:rsidRDefault="00F42EF4" w:rsidP="00F42EF4">
      <w:pPr>
        <w:rPr>
          <w:del w:id="33" w:author="Hasbrouck, Joshua P" w:date="2022-06-06T20:55:00Z"/>
        </w:rPr>
      </w:pPr>
      <w:del w:id="34" w:author="Hasbrouck, Joshua P" w:date="2022-06-06T20:55:00Z">
        <w:r w:rsidRPr="00F42EF4" w:rsidDel="00A51EA9">
          <w:delText>connections.</w:delText>
        </w:r>
      </w:del>
    </w:p>
    <w:p w14:paraId="03C42F33" w14:textId="77777777" w:rsidR="00F42EF4" w:rsidRPr="00F42EF4" w:rsidRDefault="00F42EF4" w:rsidP="00F42EF4"/>
    <w:p w14:paraId="1853634A" w14:textId="77777777" w:rsidR="00F42EF4" w:rsidRPr="00F42EF4" w:rsidRDefault="00F42EF4" w:rsidP="00F42EF4">
      <w:r w:rsidRPr="00F42EF4">
        <w:t>19.  Ends of girder webs shall be vertical under full dead load.</w:t>
      </w:r>
    </w:p>
    <w:p w14:paraId="5214C45B" w14:textId="77777777" w:rsidR="00F42EF4" w:rsidRPr="00F42EF4" w:rsidRDefault="00F42EF4" w:rsidP="00F42EF4"/>
    <w:p w14:paraId="01BDB2ED" w14:textId="77777777" w:rsidR="00F42EF4" w:rsidRPr="00F42EF4" w:rsidRDefault="00F42EF4" w:rsidP="00F42EF4">
      <w:pPr>
        <w:rPr>
          <w:i/>
          <w:iCs/>
        </w:rPr>
      </w:pPr>
      <w:r w:rsidRPr="00F42EF4">
        <w:rPr>
          <w:i/>
          <w:iCs/>
        </w:rPr>
        <w:t>~ Use one of the following two notes if metallized structural steel is proposed.</w:t>
      </w:r>
    </w:p>
    <w:p w14:paraId="6585D5BC" w14:textId="77777777" w:rsidR="00F42EF4" w:rsidRPr="00F42EF4" w:rsidRDefault="00F42EF4" w:rsidP="00F42EF4">
      <w:pPr>
        <w:rPr>
          <w:i/>
          <w:iCs/>
        </w:rPr>
      </w:pPr>
      <w:r w:rsidRPr="00F42EF4">
        <w:rPr>
          <w:i/>
          <w:iCs/>
        </w:rPr>
        <w:t>If the bridge contains a splice, use the first note so the slip coefficient of</w:t>
      </w:r>
    </w:p>
    <w:p w14:paraId="5A656A82" w14:textId="77777777" w:rsidR="00F42EF4" w:rsidRPr="00F42EF4" w:rsidRDefault="00F42EF4" w:rsidP="00F42EF4">
      <w:pPr>
        <w:rPr>
          <w:i/>
          <w:iCs/>
        </w:rPr>
      </w:pPr>
      <w:r w:rsidRPr="00F42EF4">
        <w:rPr>
          <w:i/>
          <w:iCs/>
        </w:rPr>
        <w:t>the faying surface is not affected ~</w:t>
      </w:r>
    </w:p>
    <w:p w14:paraId="7FB3EC91" w14:textId="77777777" w:rsidR="00F42EF4" w:rsidRPr="00F42EF4" w:rsidRDefault="00F42EF4" w:rsidP="00F42EF4"/>
    <w:p w14:paraId="348773BB" w14:textId="77777777" w:rsidR="00F42EF4" w:rsidRPr="00F42EF4" w:rsidRDefault="00F42EF4" w:rsidP="00F42EF4">
      <w:r w:rsidRPr="00F42EF4">
        <w:t>20.  At the Contractor's option, the Diaphragms and Cross Frames may be</w:t>
      </w:r>
    </w:p>
    <w:p w14:paraId="4B6FACEB" w14:textId="77777777" w:rsidR="00F42EF4" w:rsidRPr="00F42EF4" w:rsidRDefault="00F42EF4" w:rsidP="00F42EF4">
      <w:r w:rsidRPr="00F42EF4">
        <w:t>Hot-Dipped Galvanized in accordance with Standard Specifications Section 506,</w:t>
      </w:r>
    </w:p>
    <w:p w14:paraId="16498100" w14:textId="77777777" w:rsidR="00F42EF4" w:rsidRPr="00F42EF4" w:rsidRDefault="00F42EF4" w:rsidP="00F42EF4">
      <w:r w:rsidRPr="00F42EF4">
        <w:t>Shop Applied Protective Coating, as approved by the Resident. Payment will be</w:t>
      </w:r>
    </w:p>
    <w:p w14:paraId="1CE6975F" w14:textId="77777777" w:rsidR="00F42EF4" w:rsidRPr="00F42EF4" w:rsidRDefault="00F42EF4" w:rsidP="00F42EF4">
      <w:r w:rsidRPr="00F42EF4">
        <w:t>considered incidental to Item 506.9104, Thermal Spray Coating (Shop Applied), no</w:t>
      </w:r>
    </w:p>
    <w:p w14:paraId="5549DE18" w14:textId="77777777" w:rsidR="00F42EF4" w:rsidRPr="00F42EF4" w:rsidRDefault="00F42EF4" w:rsidP="00F42EF4">
      <w:r w:rsidRPr="00F42EF4">
        <w:t>separate payment will be made.</w:t>
      </w:r>
    </w:p>
    <w:p w14:paraId="0DDA1C9B" w14:textId="77777777" w:rsidR="00F42EF4" w:rsidRPr="00F42EF4" w:rsidRDefault="00F42EF4" w:rsidP="00F42EF4"/>
    <w:p w14:paraId="038830A4" w14:textId="77777777" w:rsidR="00F42EF4" w:rsidRPr="00F42EF4" w:rsidRDefault="00F42EF4" w:rsidP="00F42EF4">
      <w:r w:rsidRPr="00F42EF4">
        <w:t xml:space="preserve">21.  At the Contractor's option, all Structural Steel may be </w:t>
      </w:r>
      <w:proofErr w:type="gramStart"/>
      <w:r w:rsidRPr="00F42EF4">
        <w:t>Hot-Dipped</w:t>
      </w:r>
      <w:proofErr w:type="gramEnd"/>
    </w:p>
    <w:p w14:paraId="1ABEBE40" w14:textId="77777777" w:rsidR="00F42EF4" w:rsidRPr="00F42EF4" w:rsidRDefault="00F42EF4" w:rsidP="00F42EF4">
      <w:r w:rsidRPr="00F42EF4">
        <w:t>Galvanized in accordance with Standard Specifications Section 506, Shop Applied</w:t>
      </w:r>
    </w:p>
    <w:p w14:paraId="22955958" w14:textId="77777777" w:rsidR="00F42EF4" w:rsidRPr="00F42EF4" w:rsidRDefault="00F42EF4" w:rsidP="00F42EF4">
      <w:r w:rsidRPr="00F42EF4">
        <w:t>Protective Coating, as approved by the Resident. Double Hot-Dipped galvanizing</w:t>
      </w:r>
    </w:p>
    <w:p w14:paraId="5691525E" w14:textId="77777777" w:rsidR="00F42EF4" w:rsidRPr="00F42EF4" w:rsidRDefault="00F42EF4" w:rsidP="00F42EF4">
      <w:r w:rsidRPr="00F42EF4">
        <w:t>shall be approved by the Resident. Payment will be considered incidental to Item</w:t>
      </w:r>
    </w:p>
    <w:p w14:paraId="2011D257" w14:textId="77777777" w:rsidR="00F42EF4" w:rsidRPr="00F42EF4" w:rsidRDefault="00F42EF4" w:rsidP="00F42EF4">
      <w:r w:rsidRPr="00F42EF4">
        <w:t>506.9104, Thermal Spray Coating (Shop Applied), no separate payment will be</w:t>
      </w:r>
    </w:p>
    <w:p w14:paraId="27064DAD" w14:textId="66BF268D" w:rsidR="00842775" w:rsidRPr="00F42EF4" w:rsidRDefault="00F42EF4" w:rsidP="00F42EF4">
      <w:r w:rsidRPr="00F42EF4">
        <w:t>made.</w:t>
      </w:r>
    </w:p>
    <w:sectPr w:rsidR="00842775" w:rsidRPr="00F42E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Hasbrouck, Joshua P">
    <w15:presenceInfo w15:providerId="AD" w15:userId="S::Joshua.P.Hasbrouck@maine.gov::17d6fb4e-d00e-46b9-a8a8-8f5720fb0da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FCF"/>
    <w:rsid w:val="001D0382"/>
    <w:rsid w:val="001E2565"/>
    <w:rsid w:val="003A6E6F"/>
    <w:rsid w:val="00594FA3"/>
    <w:rsid w:val="00842775"/>
    <w:rsid w:val="00A35E59"/>
    <w:rsid w:val="00A51EA9"/>
    <w:rsid w:val="00AF119F"/>
    <w:rsid w:val="00BC19F4"/>
    <w:rsid w:val="00D03454"/>
    <w:rsid w:val="00E54746"/>
    <w:rsid w:val="00E92763"/>
    <w:rsid w:val="00E95827"/>
    <w:rsid w:val="00F42EF4"/>
    <w:rsid w:val="00F46CBF"/>
    <w:rsid w:val="00FB3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44BBE"/>
  <w15:chartTrackingRefBased/>
  <w15:docId w15:val="{6AD9B875-F98C-47E1-8311-059313CD1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3FCF"/>
    <w:pPr>
      <w:spacing w:after="0" w:line="240" w:lineRule="auto"/>
    </w:pPr>
    <w:rPr>
      <w:rFonts w:ascii="Times New Roman" w:hAnsi="Times New Roman"/>
      <w:color w:val="414042" w:themeColor="text1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038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D038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b/>
      <w:i/>
      <w:color w:val="C95D5D" w:themeColor="accent2"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03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b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D0382"/>
    <w:rPr>
      <w:rFonts w:asciiTheme="majorHAnsi" w:eastAsiaTheme="majorEastAsia" w:hAnsiTheme="majorHAnsi" w:cstheme="majorBidi"/>
      <w:b/>
      <w:i/>
      <w:color w:val="C95D5D" w:themeColor="accent2"/>
      <w:sz w:val="3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D0382"/>
    <w:rPr>
      <w:rFonts w:asciiTheme="majorHAnsi" w:eastAsiaTheme="majorEastAsia" w:hAnsiTheme="majorHAnsi" w:cstheme="majorBidi"/>
      <w:b/>
      <w:color w:val="414042" w:themeColor="text1"/>
      <w:sz w:val="28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D0382"/>
    <w:rPr>
      <w:rFonts w:asciiTheme="majorHAnsi" w:eastAsiaTheme="majorEastAsia" w:hAnsiTheme="majorHAnsi" w:cstheme="majorBidi"/>
      <w:b/>
      <w:color w:val="414042" w:themeColor="text1"/>
      <w:sz w:val="40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1D0382"/>
    <w:pPr>
      <w:contextualSpacing/>
    </w:pPr>
    <w:rPr>
      <w:rFonts w:asciiTheme="majorHAnsi" w:eastAsiaTheme="majorEastAsia" w:hAnsiTheme="majorHAnsi" w:cstheme="majorBidi"/>
      <w:b/>
      <w:i/>
      <w:spacing w:val="-10"/>
      <w:kern w:val="28"/>
      <w:sz w:val="6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D0382"/>
    <w:rPr>
      <w:rFonts w:asciiTheme="majorHAnsi" w:eastAsiaTheme="majorEastAsia" w:hAnsiTheme="majorHAnsi" w:cstheme="majorBidi"/>
      <w:b/>
      <w:i/>
      <w:color w:val="414042" w:themeColor="text1"/>
      <w:spacing w:val="-10"/>
      <w:kern w:val="28"/>
      <w:sz w:val="64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D0382"/>
    <w:pPr>
      <w:numPr>
        <w:ilvl w:val="1"/>
      </w:numPr>
    </w:pPr>
    <w:rPr>
      <w:rFonts w:eastAsiaTheme="minorEastAsia"/>
      <w:color w:val="003B71" w:themeColor="text2"/>
      <w:spacing w:val="15"/>
      <w:sz w:val="48"/>
    </w:rPr>
  </w:style>
  <w:style w:type="character" w:customStyle="1" w:styleId="SubtitleChar">
    <w:name w:val="Subtitle Char"/>
    <w:basedOn w:val="DefaultParagraphFont"/>
    <w:link w:val="Subtitle"/>
    <w:uiPriority w:val="11"/>
    <w:rsid w:val="001D0382"/>
    <w:rPr>
      <w:rFonts w:eastAsiaTheme="minorEastAsia"/>
      <w:color w:val="003B71" w:themeColor="text2"/>
      <w:spacing w:val="15"/>
      <w:sz w:val="48"/>
    </w:rPr>
  </w:style>
  <w:style w:type="character" w:styleId="SubtleEmphasis">
    <w:name w:val="Subtle Emphasis"/>
    <w:basedOn w:val="DefaultParagraphFont"/>
    <w:uiPriority w:val="19"/>
    <w:qFormat/>
    <w:rsid w:val="001D0382"/>
    <w:rPr>
      <w:i/>
      <w:iCs/>
      <w:color w:val="414042" w:themeColor="text1"/>
    </w:rPr>
  </w:style>
  <w:style w:type="character" w:styleId="IntenseEmphasis">
    <w:name w:val="Intense Emphasis"/>
    <w:basedOn w:val="DefaultParagraphFont"/>
    <w:uiPriority w:val="21"/>
    <w:qFormat/>
    <w:rsid w:val="001D0382"/>
    <w:rPr>
      <w:i/>
      <w:iCs/>
      <w:color w:val="003B71" w:themeColor="text2"/>
    </w:rPr>
  </w:style>
  <w:style w:type="paragraph" w:styleId="NoSpacing">
    <w:name w:val="No Spacing"/>
    <w:uiPriority w:val="1"/>
    <w:qFormat/>
    <w:rsid w:val="001D0382"/>
    <w:pPr>
      <w:spacing w:after="0" w:line="240" w:lineRule="auto"/>
    </w:pPr>
    <w:rPr>
      <w:color w:val="414042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DOT Style Guide">
  <a:themeElements>
    <a:clrScheme name="DOT Style Guide">
      <a:dk1>
        <a:srgbClr val="414042"/>
      </a:dk1>
      <a:lt1>
        <a:sysClr val="window" lastClr="FFFFFF"/>
      </a:lt1>
      <a:dk2>
        <a:srgbClr val="003B71"/>
      </a:dk2>
      <a:lt2>
        <a:srgbClr val="EFEDEA"/>
      </a:lt2>
      <a:accent1>
        <a:srgbClr val="BAB9AE"/>
      </a:accent1>
      <a:accent2>
        <a:srgbClr val="C95D5D"/>
      </a:accent2>
      <a:accent3>
        <a:srgbClr val="64A192"/>
      </a:accent3>
      <a:accent4>
        <a:srgbClr val="6695AF"/>
      </a:accent4>
      <a:accent5>
        <a:srgbClr val="305785"/>
      </a:accent5>
      <a:accent6>
        <a:srgbClr val="475263"/>
      </a:accent6>
      <a:hlink>
        <a:srgbClr val="305785"/>
      </a:hlink>
      <a:folHlink>
        <a:srgbClr val="A65151"/>
      </a:folHlink>
    </a:clrScheme>
    <a:fontScheme name="Lato">
      <a:majorFont>
        <a:latin typeface="Lato"/>
        <a:ea typeface=""/>
        <a:cs typeface=""/>
      </a:majorFont>
      <a:minorFont>
        <a:latin typeface="La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942</Words>
  <Characters>5376</Characters>
  <Application>Microsoft Office Word</Application>
  <DocSecurity>0</DocSecurity>
  <Lines>44</Lines>
  <Paragraphs>12</Paragraphs>
  <ScaleCrop>false</ScaleCrop>
  <Company/>
  <LinksUpToDate>false</LinksUpToDate>
  <CharactersWithSpaces>6306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Hasbrouck, Joshua P</dc:creator>
  <cp:keywords/>
  <dc:description/>
  <cp:lastModifiedBy>Hasbrouck, Joshua P</cp:lastModifiedBy>
  <cp:revision>4</cp:revision>
  <dcterms:created xsi:type="dcterms:W3CDTF">2023-03-20T13:39:00Z</dcterms:created>
  <dcterms:modified xsi:type="dcterms:W3CDTF">2023-03-22T20:25:00Z</dcterms:modified>
</cp:coreProperties>
</file>